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494F15A3" w14:textId="77777777" w:rsidTr="00060C0C">
        <w:trPr>
          <w:trHeight w:hRule="exact" w:val="2948"/>
        </w:trPr>
        <w:tc>
          <w:tcPr>
            <w:tcW w:w="11185" w:type="dxa"/>
            <w:shd w:val="clear" w:color="auto" w:fill="83D0F5"/>
            <w:vAlign w:val="center"/>
          </w:tcPr>
          <w:p w14:paraId="1877DC67" w14:textId="77777777" w:rsidR="00974E99" w:rsidRPr="00405755" w:rsidRDefault="00974E99" w:rsidP="00564664">
            <w:pPr>
              <w:pStyle w:val="Documenttype"/>
            </w:pPr>
            <w:bookmarkStart w:id="0" w:name="_GoBack" w:colFirst="0" w:colLast="0"/>
            <w:r w:rsidRPr="00405755">
              <w:t xml:space="preserve">IALA </w:t>
            </w:r>
            <w:r w:rsidR="00F905E1" w:rsidRPr="00405755">
              <w:t>R</w:t>
            </w:r>
            <w:r w:rsidR="00456EE9" w:rsidRPr="00405755">
              <w:t>ECOMMENDATI</w:t>
            </w:r>
            <w:r w:rsidR="00F905E1" w:rsidRPr="00405755">
              <w:t>ON</w:t>
            </w:r>
          </w:p>
        </w:tc>
      </w:tr>
      <w:bookmarkEnd w:id="0"/>
    </w:tbl>
    <w:p w14:paraId="79FDED39" w14:textId="77777777" w:rsidR="008972C3" w:rsidRPr="00405755" w:rsidRDefault="008972C3" w:rsidP="003274DB"/>
    <w:p w14:paraId="1D8289D6" w14:textId="77777777" w:rsidR="00D74AE1" w:rsidRPr="00405755" w:rsidRDefault="00D74AE1" w:rsidP="003274DB"/>
    <w:p w14:paraId="33EEA066" w14:textId="77777777" w:rsidR="00111E0A" w:rsidRPr="00405755" w:rsidRDefault="00F4069E" w:rsidP="00111E0A">
      <w:pPr>
        <w:pStyle w:val="Documentnumber"/>
      </w:pPr>
      <w:r>
        <w:t>R-</w:t>
      </w:r>
      <w:proofErr w:type="gramStart"/>
      <w:r w:rsidRPr="006F3DD0">
        <w:rPr>
          <w:highlight w:val="yellow"/>
        </w:rPr>
        <w:t>????</w:t>
      </w:r>
      <w:proofErr w:type="gramEnd"/>
    </w:p>
    <w:p w14:paraId="648C31BC" w14:textId="77777777" w:rsidR="00111E0A" w:rsidRPr="00405755" w:rsidRDefault="00111E0A" w:rsidP="003274DB"/>
    <w:p w14:paraId="715CDA7A" w14:textId="77777777" w:rsidR="00776004" w:rsidRPr="00F4069E" w:rsidRDefault="00F4069E" w:rsidP="00564664">
      <w:pPr>
        <w:pStyle w:val="Documentname"/>
      </w:pPr>
      <w:r w:rsidRPr="00F4069E">
        <w:t>PNT relevant services &amp; systems that can contribute to Resilient PNT</w:t>
      </w:r>
    </w:p>
    <w:p w14:paraId="12366AB7" w14:textId="77777777" w:rsidR="00D74AE1" w:rsidRPr="00405755" w:rsidRDefault="00D74AE1" w:rsidP="00D74AE1"/>
    <w:p w14:paraId="4CA8B3A4" w14:textId="77777777" w:rsidR="006A48A6" w:rsidRPr="00405755" w:rsidRDefault="006A48A6" w:rsidP="00D74AE1"/>
    <w:p w14:paraId="7F006727" w14:textId="77777777" w:rsidR="005378B8" w:rsidRPr="00405755" w:rsidRDefault="005378B8" w:rsidP="00D74AE1"/>
    <w:p w14:paraId="4D82356F" w14:textId="77777777" w:rsidR="005378B8" w:rsidRPr="00405755" w:rsidRDefault="005378B8" w:rsidP="00D74AE1"/>
    <w:p w14:paraId="1748BD51" w14:textId="77777777" w:rsidR="005378B8" w:rsidRPr="00405755" w:rsidRDefault="005378B8" w:rsidP="00D74AE1"/>
    <w:p w14:paraId="5C9385AB" w14:textId="77777777" w:rsidR="005378B8" w:rsidRPr="00405755" w:rsidRDefault="005378B8" w:rsidP="00D74AE1"/>
    <w:p w14:paraId="227BE8A2" w14:textId="77777777" w:rsidR="005378B8" w:rsidRPr="00405755" w:rsidRDefault="005378B8" w:rsidP="00D74AE1"/>
    <w:p w14:paraId="06985DD4" w14:textId="77777777" w:rsidR="005378B8" w:rsidRPr="00405755" w:rsidRDefault="005378B8" w:rsidP="00D74AE1"/>
    <w:p w14:paraId="1E5452BA" w14:textId="77777777" w:rsidR="005378B8" w:rsidRPr="00405755" w:rsidRDefault="005378B8" w:rsidP="00D74AE1"/>
    <w:p w14:paraId="23F672B4" w14:textId="77777777" w:rsidR="005378B8" w:rsidRPr="00405755" w:rsidRDefault="005378B8" w:rsidP="00D74AE1"/>
    <w:p w14:paraId="409B21A8" w14:textId="77777777" w:rsidR="005378B8" w:rsidRPr="00405755" w:rsidRDefault="005378B8" w:rsidP="00D74AE1"/>
    <w:p w14:paraId="1A6701B3" w14:textId="77777777" w:rsidR="005378B8" w:rsidRPr="00405755" w:rsidRDefault="005378B8" w:rsidP="00D74AE1"/>
    <w:p w14:paraId="7CB8F76E" w14:textId="77777777" w:rsidR="005378B8" w:rsidRPr="00405755" w:rsidRDefault="005378B8" w:rsidP="00D74AE1"/>
    <w:p w14:paraId="5EF93B22" w14:textId="77777777" w:rsidR="005378B8" w:rsidRPr="00405755" w:rsidRDefault="005378B8" w:rsidP="00D74AE1"/>
    <w:p w14:paraId="1A5E7114" w14:textId="77777777" w:rsidR="005378B8" w:rsidRPr="00405755" w:rsidRDefault="005378B8" w:rsidP="00D74AE1"/>
    <w:p w14:paraId="3424CB0E" w14:textId="77777777" w:rsidR="005378B8" w:rsidRPr="00405755" w:rsidRDefault="005378B8" w:rsidP="00D74AE1"/>
    <w:p w14:paraId="028EBA2C" w14:textId="77777777" w:rsidR="005378B8" w:rsidRPr="00405755" w:rsidRDefault="005378B8" w:rsidP="00D74AE1"/>
    <w:p w14:paraId="3888D48B" w14:textId="77777777" w:rsidR="005378B8" w:rsidRPr="00405755" w:rsidRDefault="005378B8" w:rsidP="00D74AE1"/>
    <w:p w14:paraId="744EB8EE" w14:textId="77777777" w:rsidR="005378B8" w:rsidRPr="00405755" w:rsidRDefault="005378B8" w:rsidP="00D74AE1"/>
    <w:p w14:paraId="0B196A8A" w14:textId="77777777" w:rsidR="005378B8" w:rsidRPr="00405755" w:rsidRDefault="005378B8" w:rsidP="00D74AE1"/>
    <w:p w14:paraId="6918EF25" w14:textId="77777777" w:rsidR="005378B8" w:rsidRPr="00405755" w:rsidRDefault="005378B8" w:rsidP="00D74AE1"/>
    <w:p w14:paraId="7C9B556D" w14:textId="77777777" w:rsidR="005378B8" w:rsidRPr="00405755" w:rsidRDefault="005378B8" w:rsidP="00D74AE1"/>
    <w:p w14:paraId="6E292185" w14:textId="77777777" w:rsidR="005378B8" w:rsidRPr="00405755" w:rsidRDefault="005378B8" w:rsidP="00D74AE1"/>
    <w:p w14:paraId="3AF7CCF3" w14:textId="77777777" w:rsidR="005378B8" w:rsidRPr="00405755" w:rsidRDefault="005378B8" w:rsidP="005378B8">
      <w:pPr>
        <w:pStyle w:val="Editionnumber"/>
      </w:pPr>
      <w:r w:rsidRPr="00405755">
        <w:lastRenderedPageBreak/>
        <w:t>Edition 1.0</w:t>
      </w:r>
      <w:r w:rsidR="00F4069E">
        <w:t xml:space="preserve"> </w:t>
      </w:r>
      <w:commentRangeStart w:id="1"/>
      <w:r w:rsidR="00F4069E" w:rsidRPr="00F4069E">
        <w:rPr>
          <w:color w:val="FF0000"/>
        </w:rPr>
        <w:t>(Draft)</w:t>
      </w:r>
      <w:commentRangeEnd w:id="1"/>
      <w:r w:rsidR="006F3DD0">
        <w:rPr>
          <w:rStyle w:val="CommentReference"/>
          <w:b w:val="0"/>
          <w:color w:val="auto"/>
        </w:rPr>
        <w:commentReference w:id="1"/>
      </w:r>
    </w:p>
    <w:p w14:paraId="4F7E53D4"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3C62C5C8"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344A545C"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1B8DB1D9" w14:textId="77777777" w:rsidTr="005E4659">
        <w:tc>
          <w:tcPr>
            <w:tcW w:w="1908" w:type="dxa"/>
          </w:tcPr>
          <w:p w14:paraId="22932AEF" w14:textId="77777777" w:rsidR="00914E26" w:rsidRPr="00405755" w:rsidRDefault="00914E26" w:rsidP="00914E26">
            <w:pPr>
              <w:pStyle w:val="Tabletexttitle"/>
            </w:pPr>
            <w:r w:rsidRPr="00405755">
              <w:t>Date</w:t>
            </w:r>
          </w:p>
        </w:tc>
        <w:tc>
          <w:tcPr>
            <w:tcW w:w="3576" w:type="dxa"/>
          </w:tcPr>
          <w:p w14:paraId="02E2E0AE" w14:textId="77777777" w:rsidR="00914E26" w:rsidRPr="00405755" w:rsidRDefault="00914E26" w:rsidP="00914E26">
            <w:pPr>
              <w:pStyle w:val="Tabletexttitle"/>
            </w:pPr>
            <w:r w:rsidRPr="00405755">
              <w:t>Page / Section Revised</w:t>
            </w:r>
          </w:p>
        </w:tc>
        <w:tc>
          <w:tcPr>
            <w:tcW w:w="5001" w:type="dxa"/>
          </w:tcPr>
          <w:p w14:paraId="54D21C1F" w14:textId="77777777" w:rsidR="00914E26" w:rsidRPr="00405755" w:rsidRDefault="00914E26" w:rsidP="005E4659">
            <w:pPr>
              <w:pStyle w:val="Tabletexttitle"/>
              <w:ind w:right="112"/>
            </w:pPr>
            <w:r w:rsidRPr="00405755">
              <w:t>Requirement for Revision</w:t>
            </w:r>
          </w:p>
        </w:tc>
      </w:tr>
      <w:tr w:rsidR="005E4659" w:rsidRPr="00405755" w14:paraId="48245A63" w14:textId="77777777" w:rsidTr="005E4659">
        <w:trPr>
          <w:trHeight w:val="851"/>
        </w:trPr>
        <w:tc>
          <w:tcPr>
            <w:tcW w:w="1908" w:type="dxa"/>
            <w:vAlign w:val="center"/>
          </w:tcPr>
          <w:p w14:paraId="25ECA17C" w14:textId="77777777" w:rsidR="00914E26" w:rsidRPr="00405755" w:rsidRDefault="00914E26" w:rsidP="00914E26">
            <w:pPr>
              <w:pStyle w:val="Tabletext"/>
            </w:pPr>
          </w:p>
        </w:tc>
        <w:tc>
          <w:tcPr>
            <w:tcW w:w="3576" w:type="dxa"/>
            <w:vAlign w:val="center"/>
          </w:tcPr>
          <w:p w14:paraId="01FBC8C0" w14:textId="77777777" w:rsidR="00914E26" w:rsidRPr="00405755" w:rsidRDefault="00914E26" w:rsidP="00914E26">
            <w:pPr>
              <w:pStyle w:val="Tabletext"/>
            </w:pPr>
          </w:p>
        </w:tc>
        <w:tc>
          <w:tcPr>
            <w:tcW w:w="5001" w:type="dxa"/>
            <w:vAlign w:val="center"/>
          </w:tcPr>
          <w:p w14:paraId="335111CB" w14:textId="77777777" w:rsidR="00914E26" w:rsidRPr="00405755" w:rsidRDefault="00914E26" w:rsidP="00914E26">
            <w:pPr>
              <w:pStyle w:val="Tabletext"/>
            </w:pPr>
          </w:p>
        </w:tc>
      </w:tr>
      <w:tr w:rsidR="005E4659" w:rsidRPr="00405755" w14:paraId="7584A738" w14:textId="77777777" w:rsidTr="005E4659">
        <w:trPr>
          <w:trHeight w:val="851"/>
        </w:trPr>
        <w:tc>
          <w:tcPr>
            <w:tcW w:w="1908" w:type="dxa"/>
            <w:vAlign w:val="center"/>
          </w:tcPr>
          <w:p w14:paraId="35AC56F1" w14:textId="77777777" w:rsidR="00914E26" w:rsidRPr="00405755" w:rsidRDefault="00914E26" w:rsidP="00914E26">
            <w:pPr>
              <w:pStyle w:val="Tabletext"/>
            </w:pPr>
          </w:p>
        </w:tc>
        <w:tc>
          <w:tcPr>
            <w:tcW w:w="3576" w:type="dxa"/>
            <w:vAlign w:val="center"/>
          </w:tcPr>
          <w:p w14:paraId="2F902043" w14:textId="77777777" w:rsidR="00914E26" w:rsidRPr="00405755" w:rsidRDefault="00914E26" w:rsidP="00914E26">
            <w:pPr>
              <w:pStyle w:val="Tabletext"/>
            </w:pPr>
          </w:p>
        </w:tc>
        <w:tc>
          <w:tcPr>
            <w:tcW w:w="5001" w:type="dxa"/>
            <w:vAlign w:val="center"/>
          </w:tcPr>
          <w:p w14:paraId="47327378" w14:textId="77777777" w:rsidR="00914E26" w:rsidRPr="00405755" w:rsidRDefault="00914E26" w:rsidP="00914E26">
            <w:pPr>
              <w:pStyle w:val="Tabletext"/>
            </w:pPr>
          </w:p>
        </w:tc>
      </w:tr>
      <w:tr w:rsidR="005E4659" w:rsidRPr="00405755" w14:paraId="30F1872F" w14:textId="77777777" w:rsidTr="005E4659">
        <w:trPr>
          <w:trHeight w:val="851"/>
        </w:trPr>
        <w:tc>
          <w:tcPr>
            <w:tcW w:w="1908" w:type="dxa"/>
            <w:vAlign w:val="center"/>
          </w:tcPr>
          <w:p w14:paraId="7D100D5F" w14:textId="77777777" w:rsidR="00914E26" w:rsidRPr="00405755" w:rsidRDefault="00914E26" w:rsidP="00914E26">
            <w:pPr>
              <w:pStyle w:val="Tabletext"/>
            </w:pPr>
          </w:p>
        </w:tc>
        <w:tc>
          <w:tcPr>
            <w:tcW w:w="3576" w:type="dxa"/>
            <w:vAlign w:val="center"/>
          </w:tcPr>
          <w:p w14:paraId="6BDDE36E" w14:textId="77777777" w:rsidR="00914E26" w:rsidRPr="00405755" w:rsidRDefault="00914E26" w:rsidP="00914E26">
            <w:pPr>
              <w:pStyle w:val="Tabletext"/>
            </w:pPr>
          </w:p>
        </w:tc>
        <w:tc>
          <w:tcPr>
            <w:tcW w:w="5001" w:type="dxa"/>
            <w:vAlign w:val="center"/>
          </w:tcPr>
          <w:p w14:paraId="3A6ADEC9" w14:textId="77777777" w:rsidR="00914E26" w:rsidRPr="00405755" w:rsidRDefault="00914E26" w:rsidP="00914E26">
            <w:pPr>
              <w:pStyle w:val="Tabletext"/>
            </w:pPr>
          </w:p>
        </w:tc>
      </w:tr>
      <w:tr w:rsidR="005E4659" w:rsidRPr="00405755" w14:paraId="0777ABB5" w14:textId="77777777" w:rsidTr="005E4659">
        <w:trPr>
          <w:trHeight w:val="851"/>
        </w:trPr>
        <w:tc>
          <w:tcPr>
            <w:tcW w:w="1908" w:type="dxa"/>
            <w:vAlign w:val="center"/>
          </w:tcPr>
          <w:p w14:paraId="3CDBD876" w14:textId="77777777" w:rsidR="00914E26" w:rsidRPr="00405755" w:rsidRDefault="00914E26" w:rsidP="00914E26">
            <w:pPr>
              <w:pStyle w:val="Tabletext"/>
            </w:pPr>
          </w:p>
        </w:tc>
        <w:tc>
          <w:tcPr>
            <w:tcW w:w="3576" w:type="dxa"/>
            <w:vAlign w:val="center"/>
          </w:tcPr>
          <w:p w14:paraId="590BFE28" w14:textId="77777777" w:rsidR="00914E26" w:rsidRPr="00405755" w:rsidRDefault="00914E26" w:rsidP="00914E26">
            <w:pPr>
              <w:pStyle w:val="Tabletext"/>
            </w:pPr>
          </w:p>
        </w:tc>
        <w:tc>
          <w:tcPr>
            <w:tcW w:w="5001" w:type="dxa"/>
            <w:vAlign w:val="center"/>
          </w:tcPr>
          <w:p w14:paraId="3C2235D3" w14:textId="77777777" w:rsidR="00914E26" w:rsidRPr="00405755" w:rsidRDefault="00914E26" w:rsidP="00914E26">
            <w:pPr>
              <w:pStyle w:val="Tabletext"/>
            </w:pPr>
          </w:p>
        </w:tc>
      </w:tr>
      <w:tr w:rsidR="005E4659" w:rsidRPr="00405755" w14:paraId="5FD9A4AB" w14:textId="77777777" w:rsidTr="005E4659">
        <w:trPr>
          <w:trHeight w:val="851"/>
        </w:trPr>
        <w:tc>
          <w:tcPr>
            <w:tcW w:w="1908" w:type="dxa"/>
            <w:vAlign w:val="center"/>
          </w:tcPr>
          <w:p w14:paraId="1503003F" w14:textId="77777777" w:rsidR="00914E26" w:rsidRPr="00405755" w:rsidRDefault="00914E26" w:rsidP="00914E26">
            <w:pPr>
              <w:pStyle w:val="Tabletext"/>
            </w:pPr>
          </w:p>
        </w:tc>
        <w:tc>
          <w:tcPr>
            <w:tcW w:w="3576" w:type="dxa"/>
            <w:vAlign w:val="center"/>
          </w:tcPr>
          <w:p w14:paraId="2F2D1AEC" w14:textId="77777777" w:rsidR="00914E26" w:rsidRPr="00405755" w:rsidRDefault="00914E26" w:rsidP="00914E26">
            <w:pPr>
              <w:pStyle w:val="Tabletext"/>
            </w:pPr>
          </w:p>
        </w:tc>
        <w:tc>
          <w:tcPr>
            <w:tcW w:w="5001" w:type="dxa"/>
            <w:vAlign w:val="center"/>
          </w:tcPr>
          <w:p w14:paraId="706EA5C0" w14:textId="77777777" w:rsidR="00914E26" w:rsidRPr="00405755" w:rsidRDefault="00914E26" w:rsidP="00914E26">
            <w:pPr>
              <w:pStyle w:val="Tabletext"/>
            </w:pPr>
          </w:p>
        </w:tc>
      </w:tr>
      <w:tr w:rsidR="005E4659" w:rsidRPr="00405755" w14:paraId="642DE224" w14:textId="77777777" w:rsidTr="005E4659">
        <w:trPr>
          <w:trHeight w:val="851"/>
        </w:trPr>
        <w:tc>
          <w:tcPr>
            <w:tcW w:w="1908" w:type="dxa"/>
            <w:vAlign w:val="center"/>
          </w:tcPr>
          <w:p w14:paraId="3B8F1FF2" w14:textId="77777777" w:rsidR="00914E26" w:rsidRPr="00405755" w:rsidRDefault="00914E26" w:rsidP="00914E26">
            <w:pPr>
              <w:pStyle w:val="Tabletext"/>
            </w:pPr>
          </w:p>
        </w:tc>
        <w:tc>
          <w:tcPr>
            <w:tcW w:w="3576" w:type="dxa"/>
            <w:vAlign w:val="center"/>
          </w:tcPr>
          <w:p w14:paraId="7CC948FF" w14:textId="77777777" w:rsidR="00914E26" w:rsidRPr="00405755" w:rsidRDefault="00914E26" w:rsidP="00914E26">
            <w:pPr>
              <w:pStyle w:val="Tabletext"/>
            </w:pPr>
          </w:p>
        </w:tc>
        <w:tc>
          <w:tcPr>
            <w:tcW w:w="5001" w:type="dxa"/>
            <w:vAlign w:val="center"/>
          </w:tcPr>
          <w:p w14:paraId="510266C8" w14:textId="77777777" w:rsidR="00914E26" w:rsidRPr="00405755" w:rsidRDefault="00914E26" w:rsidP="00914E26">
            <w:pPr>
              <w:pStyle w:val="Tabletext"/>
            </w:pPr>
          </w:p>
        </w:tc>
      </w:tr>
      <w:tr w:rsidR="005E4659" w:rsidRPr="00405755" w14:paraId="284E3180" w14:textId="77777777" w:rsidTr="005E4659">
        <w:trPr>
          <w:trHeight w:val="851"/>
        </w:trPr>
        <w:tc>
          <w:tcPr>
            <w:tcW w:w="1908" w:type="dxa"/>
            <w:vAlign w:val="center"/>
          </w:tcPr>
          <w:p w14:paraId="4F4976F6" w14:textId="77777777" w:rsidR="00914E26" w:rsidRPr="00405755" w:rsidRDefault="00914E26" w:rsidP="00914E26">
            <w:pPr>
              <w:pStyle w:val="Tabletext"/>
            </w:pPr>
          </w:p>
        </w:tc>
        <w:tc>
          <w:tcPr>
            <w:tcW w:w="3576" w:type="dxa"/>
            <w:vAlign w:val="center"/>
          </w:tcPr>
          <w:p w14:paraId="5065AD2F" w14:textId="77777777" w:rsidR="00914E26" w:rsidRPr="00405755" w:rsidRDefault="00914E26" w:rsidP="00914E26">
            <w:pPr>
              <w:pStyle w:val="Tabletext"/>
            </w:pPr>
          </w:p>
        </w:tc>
        <w:tc>
          <w:tcPr>
            <w:tcW w:w="5001" w:type="dxa"/>
            <w:vAlign w:val="center"/>
          </w:tcPr>
          <w:p w14:paraId="67B1BA8A" w14:textId="77777777" w:rsidR="00914E26" w:rsidRPr="00405755" w:rsidRDefault="00914E26" w:rsidP="00914E26">
            <w:pPr>
              <w:pStyle w:val="Tabletext"/>
            </w:pPr>
          </w:p>
        </w:tc>
      </w:tr>
    </w:tbl>
    <w:p w14:paraId="5ACDCE85"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2478A80C" w14:textId="77777777" w:rsidR="001B7940" w:rsidRPr="00405755" w:rsidRDefault="001B7940" w:rsidP="001B7940">
      <w:pPr>
        <w:pStyle w:val="THECOUNCIL"/>
      </w:pPr>
      <w:bookmarkStart w:id="3" w:name="_Toc442255952"/>
      <w:r w:rsidRPr="00405755">
        <w:lastRenderedPageBreak/>
        <w:t>THE COUNCIL</w:t>
      </w:r>
    </w:p>
    <w:p w14:paraId="43D3A522" w14:textId="77777777" w:rsidR="001B7940" w:rsidRPr="00405755" w:rsidRDefault="00F4069E" w:rsidP="001B7940">
      <w:pPr>
        <w:pStyle w:val="Noting"/>
      </w:pPr>
      <w:commentRangeStart w:id="4"/>
      <w:r>
        <w:rPr>
          <w:b/>
        </w:rPr>
        <w:t>RECALLING</w:t>
      </w:r>
      <w:r w:rsidR="001B7940" w:rsidRPr="00405755">
        <w:rPr>
          <w:b/>
        </w:rPr>
        <w:t xml:space="preserve"> </w:t>
      </w:r>
      <w:commentRangeEnd w:id="4"/>
      <w:r w:rsidR="00C80AD6">
        <w:rPr>
          <w:rStyle w:val="CommentReference"/>
          <w:rFonts w:eastAsiaTheme="minorHAnsi" w:cstheme="minorBidi"/>
        </w:rPr>
        <w:commentReference w:id="4"/>
      </w:r>
      <w:r w:rsidRPr="00F4069E">
        <w:rPr>
          <w:b/>
        </w:rPr>
        <w:t>t</w:t>
      </w:r>
      <w:r w:rsidRPr="00F4069E">
        <w:t>he function of the IALA with respect to Safety of Navigation, the efficiency of maritime transport and th</w:t>
      </w:r>
      <w:r>
        <w:t>e protection of the environment</w:t>
      </w:r>
      <w:r w:rsidR="001B7940" w:rsidRPr="00405755">
        <w:t>,</w:t>
      </w:r>
    </w:p>
    <w:p w14:paraId="2972DBD9" w14:textId="77777777" w:rsidR="001B7940" w:rsidRPr="00405755" w:rsidRDefault="001B7940" w:rsidP="001B7940">
      <w:pPr>
        <w:pStyle w:val="Noting"/>
        <w:rPr>
          <w:b/>
        </w:rPr>
      </w:pPr>
      <w:r w:rsidRPr="00405755">
        <w:rPr>
          <w:b/>
        </w:rPr>
        <w:t>NOTING</w:t>
      </w:r>
      <w:r w:rsidRPr="00405755">
        <w:t xml:space="preserve"> </w:t>
      </w:r>
      <w:r w:rsidR="00F4069E" w:rsidRPr="00F4069E">
        <w:t xml:space="preserve">IMO resolutions </w:t>
      </w:r>
      <w:proofErr w:type="gramStart"/>
      <w:r w:rsidR="00F4069E" w:rsidRPr="00F4069E">
        <w:t>A.915(</w:t>
      </w:r>
      <w:proofErr w:type="gramEnd"/>
      <w:r w:rsidR="00F4069E" w:rsidRPr="00F4069E">
        <w:t xml:space="preserve">22) on Maritime Policy for the Future Global Navigation Satellite System (GNSS), and </w:t>
      </w:r>
      <w:bookmarkStart w:id="5" w:name="OLE_LINK4"/>
      <w:r w:rsidR="00F4069E" w:rsidRPr="00F4069E">
        <w:t xml:space="preserve">A.1046 (27) </w:t>
      </w:r>
      <w:bookmarkEnd w:id="5"/>
      <w:r w:rsidR="00F4069E" w:rsidRPr="00F4069E">
        <w:t>on World Wide Radionavigation System</w:t>
      </w:r>
      <w:r w:rsidRPr="00405755">
        <w:t>,</w:t>
      </w:r>
    </w:p>
    <w:p w14:paraId="3668ED26" w14:textId="77777777" w:rsidR="001B7940" w:rsidRPr="00405755" w:rsidRDefault="001B7940" w:rsidP="001B7940">
      <w:pPr>
        <w:pStyle w:val="Noting"/>
        <w:rPr>
          <w:b/>
        </w:rPr>
      </w:pPr>
      <w:r w:rsidRPr="00405755">
        <w:rPr>
          <w:b/>
        </w:rPr>
        <w:t xml:space="preserve">NOTING </w:t>
      </w:r>
      <w:r w:rsidR="00F4069E">
        <w:rPr>
          <w:b/>
        </w:rPr>
        <w:t>ALSO</w:t>
      </w:r>
      <w:r w:rsidRPr="00405755">
        <w:t xml:space="preserve"> </w:t>
      </w:r>
      <w:r w:rsidR="00F4069E" w:rsidRPr="00F4069E">
        <w:t>IMO SIP recommendation for resilient PNT “include text from reference” as reported in NCSR1, Report, Annex 7</w:t>
      </w:r>
      <w:r w:rsidRPr="00405755">
        <w:t>,</w:t>
      </w:r>
    </w:p>
    <w:p w14:paraId="725E920F" w14:textId="77777777" w:rsidR="001B7940" w:rsidRDefault="00F4069E" w:rsidP="001B7940">
      <w:pPr>
        <w:pStyle w:val="Noting"/>
      </w:pPr>
      <w:r w:rsidRPr="00405755">
        <w:rPr>
          <w:b/>
        </w:rPr>
        <w:t>NOTING FURTHER</w:t>
      </w:r>
      <w:r w:rsidRPr="00F4069E">
        <w:t xml:space="preserve"> that Existing and future Global Navigation Satellite Systems (GNSS) like GPS, GLONASS and GALILEO are strategic key elements for resilient PNT data provision, and that terrestrial services and augmentation services, and other ship based sensors, should be considered as candidates to improve performance and achieve resilient PNT</w:t>
      </w:r>
      <w:r w:rsidR="001B7940" w:rsidRPr="00405755">
        <w:t>,</w:t>
      </w:r>
    </w:p>
    <w:p w14:paraId="31163FB0" w14:textId="77777777" w:rsidR="00F4069E" w:rsidRDefault="00F4069E" w:rsidP="001B7940">
      <w:pPr>
        <w:pStyle w:val="Noting"/>
      </w:pPr>
      <w:r w:rsidRPr="00405755">
        <w:rPr>
          <w:b/>
        </w:rPr>
        <w:t>NOTING FURTHER</w:t>
      </w:r>
      <w:r w:rsidRPr="00405755">
        <w:t xml:space="preserve"> </w:t>
      </w:r>
      <w:r w:rsidRPr="00F4069E">
        <w:t>that different applications will require different service levels and therefore different levels of resilience, a scalable approach to resilient PNT is recommended; one that may be different for different users</w:t>
      </w:r>
      <w:r>
        <w:t>,</w:t>
      </w:r>
    </w:p>
    <w:p w14:paraId="4FBBBCC8" w14:textId="6886BF6B" w:rsidR="00FE0242" w:rsidRPr="00FE0242" w:rsidRDefault="00FE0242" w:rsidP="00FE0242">
      <w:pPr>
        <w:pStyle w:val="Noting"/>
      </w:pPr>
      <w:commentRangeStart w:id="6"/>
      <w:r w:rsidRPr="00FE0242">
        <w:rPr>
          <w:rFonts w:ascii="Times New Roman" w:hAnsi="Times New Roman" w:cs="Times New Roman"/>
          <w:sz w:val="20"/>
          <w:szCs w:val="20"/>
          <w:lang w:eastAsia="fi-FI"/>
        </w:rPr>
        <w:t xml:space="preserve"> </w:t>
      </w:r>
      <w:proofErr w:type="gramStart"/>
      <w:r w:rsidRPr="00FE0242">
        <w:t>and</w:t>
      </w:r>
      <w:proofErr w:type="gramEnd"/>
      <w:r w:rsidRPr="00FE0242">
        <w:t xml:space="preserve"> safety (augmentation services: e.g. IALA Beacon DGNSS, AIS </w:t>
      </w:r>
      <w:r w:rsidRPr="00FE0242">
        <w:rPr>
          <w:bCs/>
        </w:rPr>
        <w:t>DGNSS</w:t>
      </w:r>
      <w:r w:rsidRPr="00FE0242">
        <w:t xml:space="preserve">, RTK) or to ensure backup functionality (backup services: e.g. </w:t>
      </w:r>
      <w:proofErr w:type="spellStart"/>
      <w:r w:rsidRPr="00FE0242">
        <w:t>eLORAN</w:t>
      </w:r>
      <w:proofErr w:type="spellEnd"/>
      <w:r w:rsidR="009B240B">
        <w:t>, R-Mode) respectively to GNSS.</w:t>
      </w:r>
    </w:p>
    <w:p w14:paraId="70461AF9" w14:textId="77777777" w:rsidR="00FE0242" w:rsidRPr="00FE0242" w:rsidRDefault="00FE0242" w:rsidP="00FE0242">
      <w:pPr>
        <w:pStyle w:val="Bullet1-recommendation"/>
      </w:pPr>
      <w:r w:rsidRPr="00FE0242">
        <w:t>The interoperability and compatibility of space-based and terrestrial services support their alternatively or complementary application for resilient PNT data provision.</w:t>
      </w:r>
    </w:p>
    <w:p w14:paraId="5137904D" w14:textId="4C85BCE4" w:rsidR="00FB6405" w:rsidRDefault="00FE0242" w:rsidP="00FE0242">
      <w:pPr>
        <w:pStyle w:val="Noting"/>
      </w:pPr>
      <w:r w:rsidRPr="00FE0242">
        <w:t xml:space="preserve">From references such as [IMO </w:t>
      </w:r>
      <w:proofErr w:type="gramStart"/>
      <w:r w:rsidRPr="00FE0242">
        <w:t>MSC.112(</w:t>
      </w:r>
      <w:proofErr w:type="gramEnd"/>
      <w:r w:rsidRPr="00FE0242">
        <w:t>73)], [IMO MSC.113(73)], [IMO MSC.114(73)], [IMO MSC.115(73)], and [IMO MSC.233(83)]:</w:t>
      </w:r>
    </w:p>
    <w:p w14:paraId="0FDF1C4C" w14:textId="77777777" w:rsidR="009B240B" w:rsidRPr="009B240B" w:rsidRDefault="009B240B" w:rsidP="009B240B">
      <w:pPr>
        <w:pStyle w:val="Bullet1-recommendation"/>
      </w:pPr>
      <w:r w:rsidRPr="009B240B">
        <w:t xml:space="preserve">Several performance standards for ship borne GNSS and DGNSS receivers </w:t>
      </w:r>
      <w:proofErr w:type="gramStart"/>
      <w:r w:rsidRPr="009B240B">
        <w:t>were developed and approved by IMO in the last decade</w:t>
      </w:r>
      <w:proofErr w:type="gramEnd"/>
      <w:r w:rsidRPr="009B240B">
        <w:t>: GPS/GLONASS, DGPS/DGLONASS, combined GPS/GLONASS, and GALILEO.</w:t>
      </w:r>
    </w:p>
    <w:p w14:paraId="19AC3F7E" w14:textId="7D4D52BE" w:rsidR="009B240B" w:rsidRDefault="009B240B" w:rsidP="009B240B">
      <w:pPr>
        <w:pStyle w:val="Noting"/>
      </w:pPr>
      <w:r w:rsidRPr="009B240B">
        <w:t xml:space="preserve">A logical consequence of this sensor related standardisation process is the preparation of PS for multi-system </w:t>
      </w:r>
      <w:proofErr w:type="spellStart"/>
      <w:r w:rsidRPr="009B240B">
        <w:t>shipborne</w:t>
      </w:r>
      <w:proofErr w:type="spellEnd"/>
      <w:r w:rsidRPr="009B240B">
        <w:t xml:space="preserve"> radio navigation receivers considering the progress in GNSS and equipment</w:t>
      </w:r>
    </w:p>
    <w:commentRangeEnd w:id="6"/>
    <w:p w14:paraId="7E6307A2" w14:textId="6BC2C160" w:rsidR="00FE0242" w:rsidRPr="00FE0242" w:rsidRDefault="009B240B" w:rsidP="00FE0242">
      <w:pPr>
        <w:pStyle w:val="Noting"/>
      </w:pPr>
      <w:r>
        <w:rPr>
          <w:rStyle w:val="CommentReference"/>
          <w:rFonts w:eastAsiaTheme="minorHAnsi" w:cstheme="minorBidi"/>
        </w:rPr>
        <w:commentReference w:id="6"/>
      </w:r>
      <w:r w:rsidR="00FE0242" w:rsidRPr="00405755">
        <w:rPr>
          <w:b/>
        </w:rPr>
        <w:t>NOTING FURTHER</w:t>
      </w:r>
      <w:r w:rsidR="00FE0242" w:rsidRPr="00405755">
        <w:t xml:space="preserve"> </w:t>
      </w:r>
      <w:r w:rsidR="00FE0242" w:rsidRPr="00F4069E">
        <w:t>t</w:t>
      </w:r>
      <w:r w:rsidR="00FE0242" w:rsidRPr="00FE0242">
        <w:t>he need to ensure that Differential GNSS (DGNSS) services in the frequency band 283.5 kHz – 325 kHz are operated in accordance with certain minimum standards that take into account relevant ITU-R Recommendations and IMO Resolutions</w:t>
      </w:r>
      <w:r w:rsidR="00FE0242">
        <w:t>,</w:t>
      </w:r>
    </w:p>
    <w:p w14:paraId="3D960EB1" w14:textId="3F1D8D4E" w:rsidR="00F4069E" w:rsidRPr="00F4069E" w:rsidRDefault="00F4069E" w:rsidP="001B7940">
      <w:pPr>
        <w:pStyle w:val="Noting"/>
      </w:pPr>
      <w:r w:rsidRPr="00405755">
        <w:rPr>
          <w:b/>
        </w:rPr>
        <w:t>RECOGNISING</w:t>
      </w:r>
      <w:r w:rsidR="00FE0242">
        <w:rPr>
          <w:b/>
        </w:rPr>
        <w:t xml:space="preserve"> </w:t>
      </w:r>
      <w:r w:rsidR="00FE0242" w:rsidRPr="00F4069E">
        <w:t>t</w:t>
      </w:r>
      <w:r w:rsidR="00FE0242" w:rsidRPr="00FE0242">
        <w:t>he need to ensure that Differential GNSS (DGNSS) services in the frequency band 283.5 kHz – 325 kHz are operated in accordance with certain minimum standards that take into account relevant ITU-R Recommendations and IMO Resolutions</w:t>
      </w:r>
      <w:r w:rsidR="00FE0242">
        <w:t>,</w:t>
      </w:r>
    </w:p>
    <w:p w14:paraId="40BE6847" w14:textId="6875645C" w:rsidR="001B7940" w:rsidRDefault="001B7940" w:rsidP="001B7940">
      <w:pPr>
        <w:pStyle w:val="Noting"/>
      </w:pPr>
      <w:r w:rsidRPr="00405755">
        <w:rPr>
          <w:b/>
        </w:rPr>
        <w:t>RECOGNISING ALSO</w:t>
      </w:r>
      <w:r w:rsidRPr="00405755">
        <w:t xml:space="preserve"> </w:t>
      </w:r>
      <w:r w:rsidR="00FE0242" w:rsidRPr="00FE0242">
        <w:t>that the minimum standards should include the signal format, reference datum, availability, continuity, integrity, accuracy, signal monitoring, range and coverage, status reporting, validation, and the publication of information about the system,</w:t>
      </w:r>
    </w:p>
    <w:p w14:paraId="079E0CB2" w14:textId="08A9E08A" w:rsidR="009B240B" w:rsidRPr="009B240B" w:rsidRDefault="009B240B" w:rsidP="001B7940">
      <w:pPr>
        <w:pStyle w:val="Noting"/>
      </w:pPr>
      <w:r w:rsidRPr="009B240B">
        <w:rPr>
          <w:b/>
        </w:rPr>
        <w:lastRenderedPageBreak/>
        <w:t>RECOMMENDS</w:t>
      </w:r>
      <w:ins w:id="7" w:author="mhoppe" w:date="2015-04-21T14:41:00Z">
        <w:r w:rsidRPr="009B240B">
          <w:rPr>
            <w:b/>
          </w:rPr>
          <w:t xml:space="preserve"> </w:t>
        </w:r>
      </w:ins>
      <w:ins w:id="8" w:author="mhoppe" w:date="2015-04-21T15:02:00Z">
        <w:r w:rsidRPr="009B240B">
          <w:rPr>
            <w:rPrChange w:id="9" w:author="mhoppe" w:date="2015-04-21T15:03:00Z">
              <w:rPr>
                <w:rFonts w:ascii="Arial" w:hAnsi="Arial"/>
                <w:b/>
              </w:rPr>
            </w:rPrChange>
          </w:rPr>
          <w:t>that</w:t>
        </w:r>
        <w:r w:rsidRPr="009B240B">
          <w:rPr>
            <w:b/>
          </w:rPr>
          <w:t xml:space="preserve"> </w:t>
        </w:r>
        <w:r w:rsidRPr="009B240B">
          <w:t>Members and other appropriate Authorities providing, or intending to provide</w:t>
        </w:r>
      </w:ins>
      <w:ins w:id="10" w:author="mhoppe" w:date="2015-04-21T15:08:00Z">
        <w:r w:rsidRPr="009B240B">
          <w:t>,</w:t>
        </w:r>
      </w:ins>
      <w:ins w:id="11" w:author="mhoppe" w:date="2015-04-21T15:02:00Z">
        <w:r w:rsidRPr="009B240B">
          <w:t xml:space="preserve"> DGNSS services in the frequency band 283.5 – 325 kHz</w:t>
        </w:r>
      </w:ins>
      <w:ins w:id="12" w:author="mhoppe" w:date="2015-04-21T15:08:00Z">
        <w:r w:rsidRPr="009B240B">
          <w:t>,</w:t>
        </w:r>
      </w:ins>
      <w:ins w:id="13" w:author="mhoppe" w:date="2015-04-21T15:03:00Z">
        <w:r w:rsidRPr="009B240B">
          <w:t xml:space="preserve"> </w:t>
        </w:r>
      </w:ins>
      <w:ins w:id="14" w:author="mhoppe" w:date="2015-04-21T14:59:00Z">
        <w:r w:rsidRPr="009B240B">
          <w:rPr>
            <w:rPrChange w:id="15" w:author="mhoppe" w:date="2015-04-21T14:59:00Z">
              <w:rPr>
                <w:rFonts w:ascii="Arial" w:hAnsi="Arial"/>
                <w:b/>
              </w:rPr>
            </w:rPrChange>
          </w:rPr>
          <w:t>a</w:t>
        </w:r>
      </w:ins>
      <w:ins w:id="16" w:author="mhoppe" w:date="2015-04-21T14:53:00Z">
        <w:r w:rsidRPr="009B240B">
          <w:rPr>
            <w:rPrChange w:id="17" w:author="mhoppe" w:date="2015-04-21T14:59:00Z">
              <w:rPr>
                <w:rFonts w:ascii="Arial" w:hAnsi="Arial"/>
                <w:b/>
              </w:rPr>
            </w:rPrChange>
          </w:rPr>
          <w:t>dopt the d</w:t>
        </w:r>
      </w:ins>
      <w:ins w:id="18" w:author="mhoppe" w:date="2015-04-21T14:51:00Z">
        <w:r w:rsidRPr="009B240B">
          <w:rPr>
            <w:rPrChange w:id="19" w:author="mhoppe" w:date="2015-04-21T14:59:00Z">
              <w:rPr>
                <w:rFonts w:ascii="Arial" w:hAnsi="Arial"/>
                <w:b/>
              </w:rPr>
            </w:rPrChange>
          </w:rPr>
          <w:t xml:space="preserve">esign and </w:t>
        </w:r>
      </w:ins>
      <w:ins w:id="20" w:author="mhoppe" w:date="2015-04-21T14:53:00Z">
        <w:r w:rsidRPr="009B240B">
          <w:rPr>
            <w:rPrChange w:id="21" w:author="mhoppe" w:date="2015-04-21T14:59:00Z">
              <w:rPr>
                <w:rFonts w:ascii="Arial" w:hAnsi="Arial"/>
                <w:b/>
              </w:rPr>
            </w:rPrChange>
          </w:rPr>
          <w:t xml:space="preserve">implementation </w:t>
        </w:r>
      </w:ins>
      <w:ins w:id="22" w:author="mhoppe" w:date="2015-04-21T14:54:00Z">
        <w:r w:rsidRPr="009B240B">
          <w:rPr>
            <w:rPrChange w:id="23" w:author="mhoppe" w:date="2015-04-21T14:59:00Z">
              <w:rPr>
                <w:rFonts w:ascii="Arial" w:hAnsi="Arial"/>
                <w:b/>
              </w:rPr>
            </w:rPrChange>
          </w:rPr>
          <w:t xml:space="preserve">principles set out in </w:t>
        </w:r>
      </w:ins>
      <w:ins w:id="24" w:author="mhoppe" w:date="2015-04-21T14:51:00Z">
        <w:r w:rsidRPr="009B240B">
          <w:rPr>
            <w:rPrChange w:id="25" w:author="mhoppe" w:date="2015-04-21T14:59:00Z">
              <w:rPr>
                <w:rFonts w:ascii="Arial" w:hAnsi="Arial"/>
                <w:b/>
              </w:rPr>
            </w:rPrChange>
          </w:rPr>
          <w:t xml:space="preserve">the Guideline </w:t>
        </w:r>
        <w:proofErr w:type="spellStart"/>
        <w:r w:rsidRPr="009B240B">
          <w:rPr>
            <w:rPrChange w:id="26" w:author="mhoppe" w:date="2015-04-21T14:59:00Z">
              <w:rPr>
                <w:rFonts w:ascii="Arial" w:hAnsi="Arial"/>
                <w:b/>
              </w:rPr>
            </w:rPrChange>
          </w:rPr>
          <w:t>xxxx</w:t>
        </w:r>
      </w:ins>
      <w:proofErr w:type="spellEnd"/>
      <w:r>
        <w:t>,</w:t>
      </w:r>
    </w:p>
    <w:p w14:paraId="4825665C" w14:textId="41808E00" w:rsidR="00FE0242" w:rsidRDefault="001B7940" w:rsidP="00FE0242">
      <w:pPr>
        <w:pStyle w:val="Noting"/>
      </w:pPr>
      <w:r w:rsidRPr="00405755">
        <w:rPr>
          <w:b/>
        </w:rPr>
        <w:t>RECOMMENDS</w:t>
      </w:r>
      <w:r w:rsidRPr="00405755">
        <w:t xml:space="preserve"> that IALA members and authorities </w:t>
      </w:r>
      <w:r w:rsidR="00FE0242" w:rsidRPr="00FE0242">
        <w:t xml:space="preserve">maintain and develop a system of PNT </w:t>
      </w:r>
      <w:proofErr w:type="gramStart"/>
      <w:r w:rsidR="00FE0242" w:rsidRPr="00FE0242">
        <w:t>services which</w:t>
      </w:r>
      <w:proofErr w:type="gramEnd"/>
      <w:r w:rsidR="00FE0242" w:rsidRPr="00FE0242">
        <w:t xml:space="preserve"> contribute to resilient PNT taking into consideration appropriate Guidelines which aid the overall principles</w:t>
      </w:r>
      <w:r w:rsidR="00FE0242">
        <w:t xml:space="preserve"> set out in</w:t>
      </w:r>
      <w:r w:rsidR="00FE0242" w:rsidRPr="00942966">
        <w:t xml:space="preserve"> </w:t>
      </w:r>
      <w:r w:rsidR="00FE0242">
        <w:t>Annex A.</w:t>
      </w:r>
      <w:bookmarkStart w:id="27" w:name="_Ref361228803"/>
      <w:bookmarkStart w:id="28" w:name="_Toc359496675"/>
      <w:bookmarkEnd w:id="3"/>
      <w:bookmarkEnd w:id="27"/>
      <w:bookmarkEnd w:id="28"/>
    </w:p>
    <w:p w14:paraId="7BD46D70" w14:textId="77777777" w:rsidR="00FE0242" w:rsidRDefault="00FE0242">
      <w:pPr>
        <w:spacing w:after="200" w:line="276" w:lineRule="auto"/>
        <w:rPr>
          <w:rFonts w:eastAsia="Times New Roman" w:cs="Arial"/>
          <w:sz w:val="24"/>
          <w:szCs w:val="24"/>
        </w:rPr>
      </w:pPr>
      <w:r>
        <w:br w:type="page"/>
      </w:r>
    </w:p>
    <w:p w14:paraId="65E9481E" w14:textId="62E954BB" w:rsidR="008E59A3" w:rsidRDefault="009B240B" w:rsidP="00FE0242">
      <w:pPr>
        <w:pStyle w:val="Annex"/>
      </w:pPr>
      <w:commentRangeStart w:id="29"/>
      <w:r>
        <w:lastRenderedPageBreak/>
        <w:t>TITLE REQUIRED</w:t>
      </w:r>
      <w:commentRangeEnd w:id="29"/>
      <w:r>
        <w:rPr>
          <w:rStyle w:val="CommentReference"/>
          <w:b w:val="0"/>
          <w:i w:val="0"/>
          <w:caps w:val="0"/>
          <w:color w:val="auto"/>
          <w:u w:val="none"/>
        </w:rPr>
        <w:commentReference w:id="29"/>
      </w:r>
    </w:p>
    <w:p w14:paraId="181BA673" w14:textId="0C71BE34" w:rsidR="00FE0242" w:rsidRDefault="00FE0242" w:rsidP="00FE0242">
      <w:pPr>
        <w:pStyle w:val="BodyText"/>
      </w:pPr>
      <w:r w:rsidRPr="00FE0242">
        <w:t xml:space="preserve">It </w:t>
      </w:r>
      <w:proofErr w:type="gramStart"/>
      <w:r w:rsidRPr="00FE0242">
        <w:t>is envisaged</w:t>
      </w:r>
      <w:proofErr w:type="gramEnd"/>
      <w:r w:rsidRPr="00FE0242">
        <w:t xml:space="preserve"> that a resilient PNT system shall consist of many different elements.  </w:t>
      </w:r>
      <w:r w:rsidRPr="00FE0242">
        <w:rPr>
          <w:b/>
        </w:rPr>
        <w:fldChar w:fldCharType="begin"/>
      </w:r>
      <w:r w:rsidRPr="00FE0242">
        <w:instrText xml:space="preserve"> REF _Ref417463127 \h </w:instrText>
      </w:r>
      <w:r w:rsidRPr="00FE0242">
        <w:rPr>
          <w:b/>
        </w:rPr>
      </w:r>
      <w:r w:rsidRPr="00FE0242">
        <w:rPr>
          <w:b/>
        </w:rPr>
        <w:fldChar w:fldCharType="separate"/>
      </w:r>
      <w:r>
        <w:rPr>
          <w:bCs/>
          <w:lang w:val="en-US"/>
        </w:rPr>
        <w:t>.</w:t>
      </w:r>
      <w:r w:rsidRPr="00FE0242">
        <w:fldChar w:fldCharType="end"/>
      </w:r>
      <w:r w:rsidRPr="00FE0242">
        <w:t xml:space="preserve"> </w:t>
      </w:r>
      <w:proofErr w:type="gramStart"/>
      <w:r w:rsidRPr="00FE0242">
        <w:t>can</w:t>
      </w:r>
      <w:proofErr w:type="gramEnd"/>
      <w:r w:rsidRPr="00FE0242">
        <w:t xml:space="preserve"> be considered an indication of the different interactions and overarching view.</w:t>
      </w:r>
    </w:p>
    <w:p w14:paraId="029A91B5" w14:textId="3D08B5C9" w:rsidR="00FE0242" w:rsidRDefault="00FE0242" w:rsidP="00FE0242">
      <w:pPr>
        <w:pStyle w:val="BodyText"/>
        <w:jc w:val="center"/>
      </w:pPr>
      <w:r>
        <w:rPr>
          <w:noProof/>
          <w:lang w:val="en-IE" w:eastAsia="en-IE"/>
        </w:rPr>
        <w:drawing>
          <wp:inline distT="0" distB="0" distL="0" distR="0" wp14:anchorId="1232AFBF" wp14:editId="3D8CF00E">
            <wp:extent cx="5834396" cy="33811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JPG"/>
                    <pic:cNvPicPr/>
                  </pic:nvPicPr>
                  <pic:blipFill rotWithShape="1">
                    <a:blip r:embed="rId18">
                      <a:extLst>
                        <a:ext uri="{28A0092B-C50C-407E-A947-70E740481C1C}">
                          <a14:useLocalDpi xmlns:a14="http://schemas.microsoft.com/office/drawing/2010/main" val="0"/>
                        </a:ext>
                      </a:extLst>
                    </a:blip>
                    <a:srcRect r="14763" b="25905"/>
                    <a:stretch/>
                  </pic:blipFill>
                  <pic:spPr bwMode="auto">
                    <a:xfrm>
                      <a:off x="0" y="0"/>
                      <a:ext cx="5841032" cy="3384999"/>
                    </a:xfrm>
                    <a:prstGeom prst="rect">
                      <a:avLst/>
                    </a:prstGeom>
                    <a:ln>
                      <a:noFill/>
                    </a:ln>
                    <a:extLst>
                      <a:ext uri="{53640926-AAD7-44D8-BBD7-CCE9431645EC}">
                        <a14:shadowObscured xmlns:a14="http://schemas.microsoft.com/office/drawing/2010/main"/>
                      </a:ext>
                    </a:extLst>
                  </pic:spPr>
                </pic:pic>
              </a:graphicData>
            </a:graphic>
          </wp:inline>
        </w:drawing>
      </w:r>
    </w:p>
    <w:p w14:paraId="7ED484CC" w14:textId="60B7BB45" w:rsidR="00FE0242" w:rsidRDefault="00FE0242" w:rsidP="009B240B">
      <w:pPr>
        <w:pStyle w:val="Figurecaption"/>
      </w:pPr>
      <w:r>
        <w:t xml:space="preserve">Overarching view of the different </w:t>
      </w:r>
      <w:proofErr w:type="gramStart"/>
      <w:r>
        <w:t>elements which</w:t>
      </w:r>
      <w:proofErr w:type="gramEnd"/>
      <w:r>
        <w:t xml:space="preserve"> can contribute to resilient PNT.</w:t>
      </w:r>
    </w:p>
    <w:p w14:paraId="25C9AD4A" w14:textId="77777777" w:rsidR="00FE0242" w:rsidRDefault="00FE0242" w:rsidP="00FE0242"/>
    <w:p w14:paraId="74B39902" w14:textId="77777777" w:rsidR="009B240B" w:rsidRPr="009B240B" w:rsidRDefault="009B240B" w:rsidP="009B240B">
      <w:pPr>
        <w:pStyle w:val="BodyText"/>
      </w:pPr>
      <w:r w:rsidRPr="009B240B">
        <w:t xml:space="preserve">The </w:t>
      </w:r>
      <w:proofErr w:type="spellStart"/>
      <w:r w:rsidRPr="009B240B">
        <w:t>provisi</w:t>
      </w:r>
      <w:proofErr w:type="spellEnd"/>
    </w:p>
    <w:p w14:paraId="2901D75E" w14:textId="77777777" w:rsidR="009B240B" w:rsidRPr="009B240B" w:rsidRDefault="009B240B" w:rsidP="009B240B">
      <w:pPr>
        <w:pStyle w:val="BodyText"/>
      </w:pPr>
      <w:r w:rsidRPr="009B240B">
        <w:t xml:space="preserve">Further information and guidance on how systems </w:t>
      </w:r>
      <w:proofErr w:type="gramStart"/>
      <w:r w:rsidRPr="009B240B">
        <w:t>should be used</w:t>
      </w:r>
      <w:proofErr w:type="gramEnd"/>
      <w:r w:rsidRPr="009B240B">
        <w:t xml:space="preserve"> and the considerations for their integration can be found in GXXX.</w:t>
      </w:r>
    </w:p>
    <w:p w14:paraId="4509C168" w14:textId="46AFEB84" w:rsidR="00FE0242" w:rsidRPr="00FE0242" w:rsidRDefault="009B240B" w:rsidP="009B240B">
      <w:pPr>
        <w:pStyle w:val="BodyText"/>
      </w:pPr>
      <w:r w:rsidRPr="009B240B">
        <w:t xml:space="preserve">Radionavigation system and services available for use in such a system </w:t>
      </w:r>
      <w:proofErr w:type="gramStart"/>
      <w:r w:rsidRPr="009B240B">
        <w:t>are described</w:t>
      </w:r>
      <w:proofErr w:type="gramEnd"/>
      <w:r w:rsidRPr="009B240B">
        <w:t xml:space="preserve"> in a number of Recommendations and Guidelines, including A-124, R-121, R-129, R-135, GXXX, GXXX and the IALA WWRNP</w:t>
      </w:r>
    </w:p>
    <w:sectPr w:rsidR="00FE0242" w:rsidRPr="00FE0242"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6-24T09:47:00Z" w:initials="MH">
    <w:p w14:paraId="764F4B77" w14:textId="77777777" w:rsidR="006F3DD0" w:rsidRDefault="006F3DD0" w:rsidP="006F3DD0">
      <w:pPr>
        <w:pStyle w:val="CommentText"/>
      </w:pPr>
      <w:r>
        <w:rPr>
          <w:rStyle w:val="CommentReference"/>
        </w:rPr>
        <w:annotationRef/>
      </w:r>
      <w:r>
        <w:t>The reformatting process aims to eliminate ‘foreign’ styles and so some draft text / comments from the original documents may have been lost.  Where possible cross-references have been inserted.  A list of acronyms, based on the original document has been created, please check this for validity.</w:t>
      </w:r>
    </w:p>
    <w:p w14:paraId="42B634F2" w14:textId="5B0F0E83" w:rsidR="006F3DD0" w:rsidRDefault="006F3DD0" w:rsidP="006F3DD0">
      <w:pPr>
        <w:pStyle w:val="CommentText"/>
      </w:pPr>
      <w:r>
        <w:t>The structure of the document is also in accordance with the new template.</w:t>
      </w:r>
    </w:p>
  </w:comment>
  <w:comment w:id="2" w:author="Michael Hadley" w:date="2016-02-10T14:32:00Z" w:initials="MH">
    <w:p w14:paraId="32FC88B8"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4" w:author="Michael Hadley" w:date="2016-06-18T14:47:00Z" w:initials="MH">
    <w:p w14:paraId="264D3E6C" w14:textId="0A652340" w:rsidR="00C80AD6" w:rsidRDefault="00C80AD6">
      <w:pPr>
        <w:pStyle w:val="CommentText"/>
      </w:pPr>
      <w:r>
        <w:rPr>
          <w:rStyle w:val="CommentReference"/>
        </w:rPr>
        <w:annotationRef/>
      </w:r>
      <w:r>
        <w:t>You may need to take advice about the structure / ‘flow’ of the bold wording for the final version.</w:t>
      </w:r>
    </w:p>
  </w:comment>
  <w:comment w:id="6" w:author="Michael Hadley" w:date="2016-06-18T14:36:00Z" w:initials="MH">
    <w:p w14:paraId="2FC057C9" w14:textId="3DAAFC5D" w:rsidR="009B240B" w:rsidRDefault="009B240B">
      <w:pPr>
        <w:pStyle w:val="CommentText"/>
      </w:pPr>
      <w:r>
        <w:rPr>
          <w:rStyle w:val="CommentReference"/>
        </w:rPr>
        <w:annotationRef/>
      </w:r>
      <w:r>
        <w:t>Not sure how this should be configured.</w:t>
      </w:r>
    </w:p>
  </w:comment>
  <w:comment w:id="29" w:author="Michael Hadley" w:date="2016-06-18T14:36:00Z" w:initials="MH">
    <w:p w14:paraId="2C648112" w14:textId="43F882D7" w:rsidR="009B240B" w:rsidRDefault="009B240B">
      <w:pPr>
        <w:pStyle w:val="CommentText"/>
      </w:pPr>
      <w:r>
        <w:rPr>
          <w:rStyle w:val="CommentReference"/>
        </w:rPr>
        <w:annotationRef/>
      </w:r>
      <w:r>
        <w:t>Complete, please.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634F2" w15:done="0"/>
  <w15:commentEx w15:paraId="32FC88B8" w15:done="0"/>
  <w15:commentEx w15:paraId="264D3E6C" w15:done="0"/>
  <w15:commentEx w15:paraId="2FC057C9" w15:done="0"/>
  <w15:commentEx w15:paraId="2C6481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651F9" w14:textId="77777777" w:rsidR="00BA5102" w:rsidRDefault="00BA5102" w:rsidP="003274DB">
      <w:r>
        <w:separator/>
      </w:r>
    </w:p>
    <w:p w14:paraId="44C3786D" w14:textId="77777777" w:rsidR="00BA5102" w:rsidRDefault="00BA5102"/>
  </w:endnote>
  <w:endnote w:type="continuationSeparator" w:id="0">
    <w:p w14:paraId="1E7B0898" w14:textId="77777777" w:rsidR="00BA5102" w:rsidRDefault="00BA5102" w:rsidP="003274DB">
      <w:r>
        <w:continuationSeparator/>
      </w:r>
    </w:p>
    <w:p w14:paraId="71057C8B" w14:textId="77777777" w:rsidR="00BA5102" w:rsidRDefault="00BA5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91A3E" w14:textId="77777777" w:rsidR="002E4993" w:rsidRDefault="002E499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9C1E0D4" wp14:editId="7DDAFC3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4BD08F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810959E"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550B4DC2" wp14:editId="2DB2DBB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F4880BF" w14:textId="77777777" w:rsidR="002E4993" w:rsidRPr="00ED2A8D" w:rsidRDefault="002E4993" w:rsidP="008747E0">
    <w:pPr>
      <w:pStyle w:val="Footer"/>
    </w:pPr>
  </w:p>
  <w:p w14:paraId="1B8021FD" w14:textId="77777777" w:rsidR="002E4993" w:rsidRPr="00ED2A8D" w:rsidRDefault="002E4993" w:rsidP="008747E0">
    <w:pPr>
      <w:pStyle w:val="Footer"/>
    </w:pPr>
  </w:p>
  <w:p w14:paraId="1DA4B177"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66C37" w14:textId="77777777" w:rsidR="007A72CF" w:rsidRPr="007A72CF" w:rsidRDefault="007A72CF" w:rsidP="007A72CF">
    <w:pPr>
      <w:pStyle w:val="Footer"/>
      <w:rPr>
        <w:sz w:val="15"/>
        <w:szCs w:val="15"/>
      </w:rPr>
    </w:pPr>
  </w:p>
  <w:p w14:paraId="3C324D73" w14:textId="77777777" w:rsidR="007A72CF" w:rsidRDefault="007A72CF" w:rsidP="007A72CF">
    <w:pPr>
      <w:pStyle w:val="Footerportrait"/>
    </w:pPr>
  </w:p>
  <w:p w14:paraId="70D21BF3" w14:textId="77777777" w:rsidR="007A72CF" w:rsidRPr="007A72CF" w:rsidRDefault="00BA5102" w:rsidP="007A72CF">
    <w:pPr>
      <w:pStyle w:val="Footerportrait"/>
      <w:rPr>
        <w:rStyle w:val="PageNumber"/>
      </w:rPr>
    </w:pPr>
    <w:r>
      <w:fldChar w:fldCharType="begin"/>
    </w:r>
    <w:r>
      <w:instrText xml:space="preserve"> STYLEREF "Document type" \* MERGEFORMAT </w:instrText>
    </w:r>
    <w:r>
      <w:fldChar w:fldCharType="separate"/>
    </w:r>
    <w:r w:rsidR="00043A79">
      <w:t>IALA RECOMMENDATION</w:t>
    </w:r>
    <w:r>
      <w:fldChar w:fldCharType="end"/>
    </w:r>
    <w:r w:rsidR="007A72CF">
      <w:t xml:space="preserve"> </w:t>
    </w:r>
    <w:fldSimple w:instr=" STYLEREF &quot;Document number&quot; \* MERGEFORMAT ">
      <w:r w:rsidR="00043A79">
        <w:t>R-????</w:t>
      </w:r>
    </w:fldSimple>
    <w:r w:rsidR="00564664">
      <w:t xml:space="preserve"> </w:t>
    </w:r>
    <w:r>
      <w:fldChar w:fldCharType="begin"/>
    </w:r>
    <w:r>
      <w:instrText xml:space="preserve"> STYLEREF "Document name" \* MERGEFORMAT </w:instrText>
    </w:r>
    <w:r>
      <w:fldChar w:fldCharType="separate"/>
    </w:r>
    <w:r w:rsidR="00043A79">
      <w:t>PNT relevant services &amp; systems that can contribute to Resilient PNT</w:t>
    </w:r>
    <w:r>
      <w:fldChar w:fldCharType="end"/>
    </w:r>
    <w:r w:rsidR="007A72CF">
      <w:tab/>
    </w:r>
  </w:p>
  <w:p w14:paraId="47873E0D" w14:textId="77777777" w:rsidR="008608A4" w:rsidRDefault="00F1778D" w:rsidP="007A72CF">
    <w:pPr>
      <w:pStyle w:val="Footerportrait"/>
    </w:pPr>
    <w:fldSimple w:instr=" STYLEREF &quot;Edition number&quot; \* MERGEFORMAT ">
      <w:r w:rsidR="00043A79">
        <w:t>Edition 1.0 (Draft)</w:t>
      </w:r>
    </w:fldSimple>
    <w:r w:rsidR="007A72CF">
      <w:t xml:space="preserve"> </w:t>
    </w:r>
    <w:fldSimple w:instr=" STYLEREF &quot;Document date&quot; \* MERGEFORMAT ">
      <w:r w:rsidR="00043A79">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043A79">
      <w:t>6</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481FB" w14:textId="77777777" w:rsidR="00BA5102" w:rsidRDefault="00BA5102" w:rsidP="003274DB">
      <w:r>
        <w:separator/>
      </w:r>
    </w:p>
    <w:p w14:paraId="75BB3706" w14:textId="77777777" w:rsidR="00BA5102" w:rsidRDefault="00BA5102"/>
  </w:footnote>
  <w:footnote w:type="continuationSeparator" w:id="0">
    <w:p w14:paraId="2CF9DFF9" w14:textId="77777777" w:rsidR="00BA5102" w:rsidRDefault="00BA5102" w:rsidP="003274DB">
      <w:r>
        <w:continuationSeparator/>
      </w:r>
    </w:p>
    <w:p w14:paraId="0912311F" w14:textId="77777777" w:rsidR="00BA5102" w:rsidRDefault="00BA51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7B801" w14:textId="0E1E1370" w:rsidR="001D5825" w:rsidRDefault="00BA5102">
    <w:pPr>
      <w:pStyle w:val="Header"/>
    </w:pPr>
    <w:r>
      <w:rPr>
        <w:noProof/>
      </w:rPr>
      <w:pict w14:anchorId="4FBC83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3161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34830" w14:textId="351516BB" w:rsidR="00043A79" w:rsidRDefault="00043A79" w:rsidP="00146C99">
    <w:pPr>
      <w:pStyle w:val="Header"/>
      <w:jc w:val="right"/>
    </w:pPr>
    <w:r>
      <w:t>ENAV20-13.3</w:t>
    </w:r>
  </w:p>
  <w:p w14:paraId="36767C61" w14:textId="767160C7" w:rsidR="002E4993" w:rsidRDefault="00043A79" w:rsidP="00146C99">
    <w:pPr>
      <w:pStyle w:val="Header"/>
      <w:jc w:val="right"/>
    </w:pPr>
    <w:r>
      <w:t xml:space="preserve">Formerly </w:t>
    </w:r>
    <w:r w:rsidR="003F3462">
      <w:t>ENAV19-14.2.8</w:t>
    </w:r>
    <w:r w:rsidR="00BA5102">
      <w:rPr>
        <w:noProof/>
      </w:rPr>
      <w:pict w14:anchorId="483E0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3366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7214" behindDoc="1" locked="0" layoutInCell="1" allowOverlap="1" wp14:anchorId="70BA712A" wp14:editId="3B945EC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B2D53EB" w14:textId="54F93510" w:rsidR="00146C99" w:rsidRPr="00ED2A8D" w:rsidRDefault="00146C99" w:rsidP="00146C99">
    <w:pPr>
      <w:pStyle w:val="Header"/>
      <w:jc w:val="right"/>
    </w:pPr>
    <w:r>
      <w:rPr>
        <w:color w:val="FF0000"/>
      </w:rPr>
      <w:t xml:space="preserve">Please see comments in track changes all </w:t>
    </w:r>
    <w:proofErr w:type="spellStart"/>
    <w:r>
      <w:rPr>
        <w:color w:val="FF0000"/>
      </w:rPr>
      <w:t>markup</w:t>
    </w:r>
    <w:proofErr w:type="spellEnd"/>
  </w:p>
  <w:p w14:paraId="7A8E7179" w14:textId="77777777" w:rsidR="002E4993" w:rsidRPr="00ED2A8D" w:rsidRDefault="002E4993" w:rsidP="008747E0">
    <w:pPr>
      <w:pStyle w:val="Header"/>
    </w:pPr>
  </w:p>
  <w:p w14:paraId="45A41FCD" w14:textId="77777777" w:rsidR="002E4993" w:rsidRDefault="002E4993" w:rsidP="008747E0">
    <w:pPr>
      <w:pStyle w:val="Header"/>
    </w:pPr>
  </w:p>
  <w:p w14:paraId="4464C43A" w14:textId="77777777" w:rsidR="002E4993" w:rsidRDefault="002E4993" w:rsidP="008747E0">
    <w:pPr>
      <w:pStyle w:val="Header"/>
    </w:pPr>
  </w:p>
  <w:p w14:paraId="68C8CD38" w14:textId="77777777" w:rsidR="002E4993" w:rsidRDefault="002E4993" w:rsidP="008747E0">
    <w:pPr>
      <w:pStyle w:val="Header"/>
    </w:pPr>
  </w:p>
  <w:p w14:paraId="7A75C99D" w14:textId="77777777" w:rsidR="002E4993" w:rsidRDefault="002E4993" w:rsidP="008747E0">
    <w:pPr>
      <w:pStyle w:val="Header"/>
    </w:pPr>
  </w:p>
  <w:p w14:paraId="13C477EF"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4603EDC0" wp14:editId="1FC4BE3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339D4E0" w14:textId="77777777" w:rsidR="002E4993" w:rsidRPr="00ED2A8D" w:rsidRDefault="002E4993" w:rsidP="008747E0">
    <w:pPr>
      <w:pStyle w:val="Header"/>
    </w:pPr>
  </w:p>
  <w:p w14:paraId="0CA89967"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4DFD5" w14:textId="08ADA715" w:rsidR="001D5825" w:rsidRDefault="00BA5102">
    <w:pPr>
      <w:pStyle w:val="Header"/>
    </w:pPr>
    <w:r>
      <w:rPr>
        <w:noProof/>
      </w:rPr>
      <w:pict w14:anchorId="7EE740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2956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EB1B7" w14:textId="5601CAA3" w:rsidR="001D5825" w:rsidRDefault="00BA5102">
    <w:pPr>
      <w:pStyle w:val="Header"/>
    </w:pPr>
    <w:r>
      <w:rPr>
        <w:noProof/>
      </w:rPr>
      <w:pict w14:anchorId="6F16BA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2547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141ED" w14:textId="075CF13D" w:rsidR="002E4993" w:rsidRPr="00ED2A8D" w:rsidRDefault="00BA5102" w:rsidP="008747E0">
    <w:pPr>
      <w:pStyle w:val="Header"/>
    </w:pPr>
    <w:r>
      <w:rPr>
        <w:noProof/>
      </w:rPr>
      <w:pict w14:anchorId="73EDDD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2752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58752" behindDoc="1" locked="0" layoutInCell="1" allowOverlap="1" wp14:anchorId="41A436A7" wp14:editId="53D1747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6B15FC" w14:textId="77777777" w:rsidR="002E4993" w:rsidRPr="00ED2A8D" w:rsidRDefault="002E4993" w:rsidP="008747E0">
    <w:pPr>
      <w:pStyle w:val="Header"/>
    </w:pPr>
  </w:p>
  <w:p w14:paraId="4D374C2C" w14:textId="77777777" w:rsidR="002E4993" w:rsidRDefault="002E4993" w:rsidP="008747E0">
    <w:pPr>
      <w:pStyle w:val="Header"/>
    </w:pPr>
  </w:p>
  <w:p w14:paraId="5D7215D7" w14:textId="77777777" w:rsidR="002E4993" w:rsidRDefault="002E4993" w:rsidP="008747E0">
    <w:pPr>
      <w:pStyle w:val="Header"/>
    </w:pPr>
  </w:p>
  <w:p w14:paraId="7CBCBB7C" w14:textId="77777777" w:rsidR="002E4993" w:rsidRDefault="002E4993" w:rsidP="008747E0">
    <w:pPr>
      <w:pStyle w:val="Header"/>
    </w:pPr>
  </w:p>
  <w:p w14:paraId="6F7170D7" w14:textId="77777777" w:rsidR="002E4993" w:rsidRPr="00441393" w:rsidRDefault="002E4993" w:rsidP="00441393">
    <w:pPr>
      <w:pStyle w:val="Contents"/>
    </w:pPr>
    <w:r>
      <w:t>DOCUMENT REVISION</w:t>
    </w:r>
  </w:p>
  <w:p w14:paraId="6E02DE6A" w14:textId="77777777" w:rsidR="002E4993" w:rsidRPr="00ED2A8D" w:rsidRDefault="002E4993" w:rsidP="008747E0">
    <w:pPr>
      <w:pStyle w:val="Header"/>
    </w:pPr>
  </w:p>
  <w:p w14:paraId="7F1B8183"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D3F35" w14:textId="5EFC6D5D" w:rsidR="001D5825" w:rsidRDefault="00BA5102">
    <w:pPr>
      <w:pStyle w:val="Header"/>
    </w:pPr>
    <w:r>
      <w:rPr>
        <w:noProof/>
      </w:rPr>
      <w:pict w14:anchorId="4590C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2342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7529B" w14:textId="768C5124" w:rsidR="001D5825" w:rsidRDefault="00BA5102">
    <w:pPr>
      <w:pStyle w:val="Header"/>
    </w:pPr>
    <w:r>
      <w:rPr>
        <w:noProof/>
      </w:rPr>
      <w:pict w14:anchorId="6F2EE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1932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CB8C7" w14:textId="0309748A" w:rsidR="002E4993" w:rsidRPr="00667792" w:rsidRDefault="00BA5102" w:rsidP="00667792">
    <w:pPr>
      <w:pStyle w:val="Header"/>
    </w:pPr>
    <w:r>
      <w:rPr>
        <w:noProof/>
      </w:rPr>
      <w:pict w14:anchorId="06443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2137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80768" behindDoc="1" locked="0" layoutInCell="1" allowOverlap="1" wp14:anchorId="256DE43B" wp14:editId="03D96D9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7115B" w14:textId="1B65E401" w:rsidR="001D5825" w:rsidRDefault="00BA5102">
    <w:pPr>
      <w:pStyle w:val="Header"/>
    </w:pPr>
    <w:r>
      <w:rPr>
        <w:noProof/>
      </w:rPr>
      <w:pict w14:anchorId="1F8A65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6F42F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F06C804"/>
    <w:lvl w:ilvl="0">
      <w:start w:val="1"/>
      <w:numFmt w:val="decimal"/>
      <w:lvlText w:val="%1."/>
      <w:lvlJc w:val="left"/>
      <w:pPr>
        <w:tabs>
          <w:tab w:val="num" w:pos="1800"/>
        </w:tabs>
        <w:ind w:left="1800" w:hanging="360"/>
      </w:pPr>
    </w:lvl>
  </w:abstractNum>
  <w:abstractNum w:abstractNumId="2">
    <w:nsid w:val="FFFFFF7D"/>
    <w:multiLevelType w:val="singleLevel"/>
    <w:tmpl w:val="ED66ED14"/>
    <w:lvl w:ilvl="0">
      <w:start w:val="1"/>
      <w:numFmt w:val="decimal"/>
      <w:lvlText w:val="%1."/>
      <w:lvlJc w:val="left"/>
      <w:pPr>
        <w:tabs>
          <w:tab w:val="num" w:pos="1440"/>
        </w:tabs>
        <w:ind w:left="1440" w:hanging="360"/>
      </w:pPr>
    </w:lvl>
  </w:abstractNum>
  <w:abstractNum w:abstractNumId="3">
    <w:nsid w:val="FFFFFF7F"/>
    <w:multiLevelType w:val="singleLevel"/>
    <w:tmpl w:val="5FC43E92"/>
    <w:lvl w:ilvl="0">
      <w:start w:val="1"/>
      <w:numFmt w:val="decimal"/>
      <w:lvlText w:val="%1."/>
      <w:lvlJc w:val="left"/>
      <w:pPr>
        <w:tabs>
          <w:tab w:val="num" w:pos="720"/>
        </w:tabs>
        <w:ind w:left="720" w:hanging="360"/>
      </w:pPr>
    </w:lvl>
  </w:abstractNum>
  <w:abstractNum w:abstractNumId="4">
    <w:nsid w:val="FFFFFF80"/>
    <w:multiLevelType w:val="singleLevel"/>
    <w:tmpl w:val="BAD88E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56AF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068BF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9EE0F4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8DE18F2"/>
    <w:lvl w:ilvl="0">
      <w:start w:val="1"/>
      <w:numFmt w:val="decimal"/>
      <w:lvlText w:val="%1."/>
      <w:lvlJc w:val="left"/>
      <w:pPr>
        <w:tabs>
          <w:tab w:val="num" w:pos="360"/>
        </w:tabs>
        <w:ind w:left="360" w:hanging="360"/>
      </w:pPr>
    </w:lvl>
  </w:abstractNum>
  <w:abstractNum w:abstractNumId="9">
    <w:nsid w:val="FFFFFF89"/>
    <w:multiLevelType w:val="singleLevel"/>
    <w:tmpl w:val="7996155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08149F6"/>
    <w:multiLevelType w:val="multilevel"/>
    <w:tmpl w:val="66869690"/>
    <w:lvl w:ilvl="0">
      <w:start w:val="1"/>
      <w:numFmt w:val="bullet"/>
      <w:lvlText w:val=""/>
      <w:lvlJc w:val="left"/>
      <w:pPr>
        <w:tabs>
          <w:tab w:val="num" w:pos="360"/>
        </w:tabs>
        <w:ind w:left="360" w:hanging="360"/>
      </w:pPr>
      <w:rPr>
        <w:rFonts w:ascii="Wingdings" w:hAnsi="Wingdings" w:hint="default"/>
        <w:u w:color="0000FF"/>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28B614B"/>
    <w:multiLevelType w:val="multilevel"/>
    <w:tmpl w:val="46C8E474"/>
    <w:lvl w:ilvl="0">
      <w:start w:val="1"/>
      <w:numFmt w:val="bullet"/>
      <w:lvlText w:val=""/>
      <w:lvlJc w:val="left"/>
      <w:pPr>
        <w:ind w:left="1559" w:hanging="567"/>
      </w:pPr>
      <w:rPr>
        <w:rFonts w:ascii="Symbol" w:hAnsi="Symbol" w:hint="default"/>
        <w:color w:val="83D0F5"/>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68276D87"/>
    <w:multiLevelType w:val="multilevel"/>
    <w:tmpl w:val="48869DAA"/>
    <w:lvl w:ilvl="0">
      <w:start w:val="1"/>
      <w:numFmt w:val="bullet"/>
      <w:lvlText w:val=""/>
      <w:lvlJc w:val="left"/>
      <w:pPr>
        <w:ind w:left="992" w:hanging="425"/>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nsid w:val="6C263EBC"/>
    <w:multiLevelType w:val="multilevel"/>
    <w:tmpl w:val="F80208CA"/>
    <w:lvl w:ilvl="0">
      <w:start w:val="1"/>
      <w:numFmt w:val="bullet"/>
      <w:lvlText w:val=""/>
      <w:lvlJc w:val="left"/>
      <w:pPr>
        <w:ind w:left="1778"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6">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8"/>
  </w:num>
  <w:num w:numId="2">
    <w:abstractNumId w:val="15"/>
  </w:num>
  <w:num w:numId="3">
    <w:abstractNumId w:val="30"/>
  </w:num>
  <w:num w:numId="4">
    <w:abstractNumId w:val="27"/>
  </w:num>
  <w:num w:numId="5">
    <w:abstractNumId w:val="17"/>
  </w:num>
  <w:num w:numId="6">
    <w:abstractNumId w:val="26"/>
  </w:num>
  <w:num w:numId="7">
    <w:abstractNumId w:val="14"/>
  </w:num>
  <w:num w:numId="8">
    <w:abstractNumId w:val="25"/>
  </w:num>
  <w:num w:numId="9">
    <w:abstractNumId w:val="19"/>
  </w:num>
  <w:num w:numId="10">
    <w:abstractNumId w:val="28"/>
  </w:num>
  <w:num w:numId="11">
    <w:abstractNumId w:val="34"/>
  </w:num>
  <w:num w:numId="12">
    <w:abstractNumId w:val="42"/>
  </w:num>
  <w:num w:numId="13">
    <w:abstractNumId w:val="38"/>
  </w:num>
  <w:num w:numId="14">
    <w:abstractNumId w:val="36"/>
  </w:num>
  <w:num w:numId="15">
    <w:abstractNumId w:val="46"/>
  </w:num>
  <w:num w:numId="16">
    <w:abstractNumId w:val="32"/>
  </w:num>
  <w:num w:numId="17">
    <w:abstractNumId w:val="22"/>
  </w:num>
  <w:num w:numId="18">
    <w:abstractNumId w:val="41"/>
  </w:num>
  <w:num w:numId="19">
    <w:abstractNumId w:val="47"/>
  </w:num>
  <w:num w:numId="20">
    <w:abstractNumId w:val="10"/>
  </w:num>
  <w:num w:numId="21">
    <w:abstractNumId w:val="39"/>
  </w:num>
  <w:num w:numId="22">
    <w:abstractNumId w:val="12"/>
  </w:num>
  <w:num w:numId="23">
    <w:abstractNumId w:val="33"/>
  </w:num>
  <w:num w:numId="24">
    <w:abstractNumId w:val="11"/>
  </w:num>
  <w:num w:numId="25">
    <w:abstractNumId w:val="16"/>
  </w:num>
  <w:num w:numId="26">
    <w:abstractNumId w:val="35"/>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1"/>
  </w:num>
  <w:num w:numId="38">
    <w:abstractNumId w:val="20"/>
  </w:num>
  <w:num w:numId="39">
    <w:abstractNumId w:val="29"/>
  </w:num>
  <w:num w:numId="40">
    <w:abstractNumId w:val="40"/>
  </w:num>
  <w:num w:numId="41">
    <w:abstractNumId w:val="31"/>
  </w:num>
  <w:num w:numId="42">
    <w:abstractNumId w:val="23"/>
  </w:num>
  <w:num w:numId="43">
    <w:abstractNumId w:val="37"/>
  </w:num>
  <w:num w:numId="44">
    <w:abstractNumId w:val="43"/>
  </w:num>
  <w:num w:numId="45">
    <w:abstractNumId w:val="24"/>
  </w:num>
  <w:num w:numId="46">
    <w:abstractNumId w:val="44"/>
  </w:num>
  <w:num w:numId="47">
    <w:abstractNumId w:val="13"/>
  </w:num>
  <w:num w:numId="48">
    <w:abstractNumId w:val="25"/>
  </w:num>
  <w:num w:numId="49">
    <w:abstractNumId w:val="18"/>
  </w:num>
  <w:num w:numId="50">
    <w:abstractNumId w:val="45"/>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69E"/>
    <w:rsid w:val="000174F9"/>
    <w:rsid w:val="000258F6"/>
    <w:rsid w:val="000379A7"/>
    <w:rsid w:val="00040EB8"/>
    <w:rsid w:val="00043A79"/>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46C99"/>
    <w:rsid w:val="00161325"/>
    <w:rsid w:val="0016544C"/>
    <w:rsid w:val="00166C2E"/>
    <w:rsid w:val="0017368A"/>
    <w:rsid w:val="001875B1"/>
    <w:rsid w:val="001B7940"/>
    <w:rsid w:val="001D4A3E"/>
    <w:rsid w:val="001D5825"/>
    <w:rsid w:val="001E416D"/>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2966"/>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3F3462"/>
    <w:rsid w:val="00405755"/>
    <w:rsid w:val="00441393"/>
    <w:rsid w:val="00447CF0"/>
    <w:rsid w:val="00456EE9"/>
    <w:rsid w:val="00456F10"/>
    <w:rsid w:val="00492A8D"/>
    <w:rsid w:val="004B518C"/>
    <w:rsid w:val="004D24EC"/>
    <w:rsid w:val="004E1D57"/>
    <w:rsid w:val="004E2F16"/>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97AF7"/>
    <w:rsid w:val="006A48A6"/>
    <w:rsid w:val="006B2D4C"/>
    <w:rsid w:val="006C3053"/>
    <w:rsid w:val="006E0E7D"/>
    <w:rsid w:val="006F1C14"/>
    <w:rsid w:val="006F3DD0"/>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2720D"/>
    <w:rsid w:val="00931A57"/>
    <w:rsid w:val="009414E6"/>
    <w:rsid w:val="00971591"/>
    <w:rsid w:val="00974564"/>
    <w:rsid w:val="00974E99"/>
    <w:rsid w:val="009764FA"/>
    <w:rsid w:val="00980192"/>
    <w:rsid w:val="00994A35"/>
    <w:rsid w:val="00994D97"/>
    <w:rsid w:val="009A0F4C"/>
    <w:rsid w:val="009B21CD"/>
    <w:rsid w:val="009B240B"/>
    <w:rsid w:val="009B5154"/>
    <w:rsid w:val="009B785E"/>
    <w:rsid w:val="009C26F8"/>
    <w:rsid w:val="009C3A74"/>
    <w:rsid w:val="009C609E"/>
    <w:rsid w:val="009E16EC"/>
    <w:rsid w:val="009E4A4D"/>
    <w:rsid w:val="009F081F"/>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102"/>
    <w:rsid w:val="00BA525E"/>
    <w:rsid w:val="00BA67FD"/>
    <w:rsid w:val="00BA7C48"/>
    <w:rsid w:val="00BC27F6"/>
    <w:rsid w:val="00BC39F4"/>
    <w:rsid w:val="00BD0748"/>
    <w:rsid w:val="00BD7EE1"/>
    <w:rsid w:val="00BE5568"/>
    <w:rsid w:val="00BF1358"/>
    <w:rsid w:val="00C0106D"/>
    <w:rsid w:val="00C133BE"/>
    <w:rsid w:val="00C222B4"/>
    <w:rsid w:val="00C26DC7"/>
    <w:rsid w:val="00C35CF6"/>
    <w:rsid w:val="00C36028"/>
    <w:rsid w:val="00C42C0D"/>
    <w:rsid w:val="00C533EC"/>
    <w:rsid w:val="00C5470E"/>
    <w:rsid w:val="00C55EFB"/>
    <w:rsid w:val="00C56585"/>
    <w:rsid w:val="00C56B3F"/>
    <w:rsid w:val="00C773D9"/>
    <w:rsid w:val="00C80ACE"/>
    <w:rsid w:val="00C80AD6"/>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1593B"/>
    <w:rsid w:val="00D3700C"/>
    <w:rsid w:val="00D40847"/>
    <w:rsid w:val="00D653B1"/>
    <w:rsid w:val="00D65EF9"/>
    <w:rsid w:val="00D74AE1"/>
    <w:rsid w:val="00D865A8"/>
    <w:rsid w:val="00D92C2D"/>
    <w:rsid w:val="00DA09DA"/>
    <w:rsid w:val="00DA17CD"/>
    <w:rsid w:val="00DB25B3"/>
    <w:rsid w:val="00DD1DE5"/>
    <w:rsid w:val="00DE0893"/>
    <w:rsid w:val="00DE2814"/>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1778D"/>
    <w:rsid w:val="00F4069E"/>
    <w:rsid w:val="00F527AC"/>
    <w:rsid w:val="00F61D83"/>
    <w:rsid w:val="00F65DD1"/>
    <w:rsid w:val="00F707B3"/>
    <w:rsid w:val="00F71135"/>
    <w:rsid w:val="00F83A53"/>
    <w:rsid w:val="00F90461"/>
    <w:rsid w:val="00F905E1"/>
    <w:rsid w:val="00FB6405"/>
    <w:rsid w:val="00FB6A3D"/>
    <w:rsid w:val="00FC378B"/>
    <w:rsid w:val="00FC3977"/>
    <w:rsid w:val="00FD2F16"/>
    <w:rsid w:val="00FD6065"/>
    <w:rsid w:val="00FE024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E4032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5"/>
      </w:numPr>
      <w:spacing w:after="120" w:line="240" w:lineRule="auto"/>
      <w:ind w:left="1843" w:hanging="425"/>
    </w:pPr>
    <w:rPr>
      <w:rFonts w:eastAsia="Times New Roman" w:cs="Times New Roman"/>
      <w:sz w:val="20"/>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9B240B"/>
    <w:pPr>
      <w:numPr>
        <w:numId w:val="4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20"/>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BodyText3">
    <w:name w:val="Body Text 3"/>
    <w:basedOn w:val="Normal"/>
    <w:link w:val="BodyText3Char"/>
    <w:semiHidden/>
    <w:unhideWhenUsed/>
    <w:rsid w:val="009B240B"/>
    <w:pPr>
      <w:spacing w:after="120"/>
    </w:pPr>
    <w:rPr>
      <w:sz w:val="16"/>
      <w:szCs w:val="16"/>
    </w:rPr>
  </w:style>
  <w:style w:type="character" w:customStyle="1" w:styleId="BodyText3Char">
    <w:name w:val="Body Text 3 Char"/>
    <w:basedOn w:val="DefaultParagraphFont"/>
    <w:link w:val="BodyText3"/>
    <w:semiHidden/>
    <w:rsid w:val="009B240B"/>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6AF03-6671-4BA3-B06E-DD81A1918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4063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2016-09-26T21:40:00Z</dcterms:created>
  <dcterms:modified xsi:type="dcterms:W3CDTF">2017-01-09T23:14:00Z</dcterms:modified>
  <cp:category/>
</cp:coreProperties>
</file>